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A0" w:rsidRPr="009C6DA0" w:rsidRDefault="009C6DA0" w:rsidP="009C6DA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9C6DA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Древнейшие народы на территории России 6 класс</w:t>
      </w:r>
    </w:p>
    <w:p w:rsidR="009C6DA0" w:rsidRPr="009C6DA0" w:rsidRDefault="009C6DA0" w:rsidP="009C6DA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9C6DA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Древнейшие народы на территории России для учащихся 6 класса. Тест включает в себя 2 варианта, каждый вариант состоит из 2 частей (часть</w:t>
      </w:r>
      <w:proofErr w:type="gramStart"/>
      <w:r w:rsidRPr="009C6DA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А</w:t>
      </w:r>
      <w:proofErr w:type="gramEnd"/>
      <w:r w:rsidRPr="009C6DA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и часть В). В части</w:t>
      </w:r>
      <w:proofErr w:type="gramStart"/>
      <w:r w:rsidRPr="009C6DA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А</w:t>
      </w:r>
      <w:proofErr w:type="gramEnd"/>
      <w:r w:rsidRPr="009C6DA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— 5 вопросов в части В — 3 вопроса.</w:t>
      </w:r>
    </w:p>
    <w:p w:rsidR="009C6DA0" w:rsidRPr="009C6DA0" w:rsidRDefault="009C6DA0" w:rsidP="009C6DA0">
      <w:pPr>
        <w:shd w:val="clear" w:color="auto" w:fill="FFFFFF"/>
        <w:spacing w:after="390" w:line="315" w:lineRule="atLeast"/>
        <w:textAlignment w:val="baseline"/>
        <w:rPr>
          <w:ins w:id="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" w:author="Unknown"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Каждый правильный ответ — 1 балл.</w:t>
        </w:r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br/>
          <w:t>7-8 баллов — отлично</w:t>
        </w:r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br/>
          <w:t>5-6 баллов — хорошо</w:t>
        </w:r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br/>
          <w:t>3-4 балла — удовлетворительно</w:t>
        </w:r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br/>
          <w:t>менее 3 баллов — неудовлетворительно</w:t>
        </w:r>
      </w:ins>
    </w:p>
    <w:p w:rsidR="009C6DA0" w:rsidRPr="009C6DA0" w:rsidRDefault="009C6DA0" w:rsidP="009C6DA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" w:author="Unknown">
        <w:r w:rsidRPr="009C6DA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9C6DA0" w:rsidRPr="009C6DA0" w:rsidRDefault="009C6DA0" w:rsidP="009C6DA0">
      <w:pPr>
        <w:shd w:val="clear" w:color="auto" w:fill="FFFFFF"/>
        <w:spacing w:after="390" w:line="315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" w:author="Unknown"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Часть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 xml:space="preserve"> А</w:t>
        </w:r>
        <w:proofErr w:type="gramEnd"/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Когда, по мнению современных учёных, на южных территориях нашей страны появились первые люди?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около 1,5 миллионов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около 700 тысяч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около 40 тысяч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около 10 тысяч лет тому назад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перечисленных животных человек приручил первым?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собаку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корову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свинью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лошадь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А3.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было одним из последствий окончания ледникового периода?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появление человека современного типа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появление небольших объединений людей — первобытных человеческих стад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переход человека от присваивающего к производящему типу хозяйствования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древние люди начали использовать огонь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перечисленных народов создал первые государственные образования на территории нашей страны?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гунны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авары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хазары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греки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A5.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Какую религию исповедовала знать Хазарского каганата?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ислам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буддизм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православие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иудаизм</w:t>
        </w:r>
      </w:ins>
    </w:p>
    <w:p w:rsidR="009C6DA0" w:rsidRPr="009C6DA0" w:rsidRDefault="009C6DA0" w:rsidP="009C6DA0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Часть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 xml:space="preserve"> В</w:t>
        </w:r>
        <w:proofErr w:type="gramEnd"/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В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слово (термин), о котором идёт речь.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Объединение нескольких живущих по соседству родовых общин, имеющих общее управление и религиозный культ.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B2.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их появления следующие государства. Укажите ответ в виде последовательности цифр выбранных элементов.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Хазарский каганат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Скифское царство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Тюркский каганат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Херсонес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В3.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Какие названия из 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относятся к </w:t>
        </w:r>
        <w:proofErr w:type="spell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тюркоязычным</w:t>
        </w:r>
        <w:proofErr w:type="spellEnd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племенам? Найдите в приведённом ниже списке два названия и запишите цифры, под которыми они указаны.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мурома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мордва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булгары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черемисы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хазары</w:t>
        </w:r>
      </w:ins>
    </w:p>
    <w:p w:rsidR="009C6DA0" w:rsidRPr="009C6DA0" w:rsidRDefault="009C6DA0" w:rsidP="009C6DA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9" w:author="Unknown">
        <w:r w:rsidRPr="009C6DA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9C6DA0" w:rsidRPr="009C6DA0" w:rsidRDefault="009C6DA0" w:rsidP="009C6DA0">
      <w:pPr>
        <w:shd w:val="clear" w:color="auto" w:fill="FFFFFF"/>
        <w:spacing w:after="390" w:line="315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41" w:author="Unknown"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Часть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 xml:space="preserve"> А</w:t>
        </w:r>
        <w:proofErr w:type="gramEnd"/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регион нашей страны, по мнению учёных, первым был освоен людьми?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Урал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Западная Сибирь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Северный Кавказ и Кубань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Волго-Окское междуречье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вид деятельности был главным у людей в ледниковый период?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пашенное земледелие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скотоводство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ремесло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загонная охота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А3.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Когда, по мнению учёных, появился человек современного типа?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около 1,5 миллионов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около 700 тысяч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около 40 тысяч лет тому назад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около 10 тысяч лет тому назад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А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из перечисленных государств появилось на территории нашей страны раньше остальных?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Боспорское</w:t>
        </w:r>
        <w:proofErr w:type="spellEnd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царство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Тюркский каганат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Хазарский каганат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Волжская</w:t>
        </w:r>
        <w:proofErr w:type="gramEnd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Булгария</w:t>
        </w:r>
        <w:proofErr w:type="spellEnd"/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A5.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Какую религию в Х в. приняли волжские булгары?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православие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ислам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буддизм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иудаизм</w:t>
        </w:r>
      </w:ins>
    </w:p>
    <w:p w:rsidR="009C6DA0" w:rsidRPr="009C6DA0" w:rsidRDefault="009C6DA0" w:rsidP="009C6DA0">
      <w:pPr>
        <w:shd w:val="clear" w:color="auto" w:fill="FFFFFF"/>
        <w:spacing w:after="390" w:line="315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3" w:author="Unknown"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Часть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 xml:space="preserve"> В</w:t>
        </w:r>
        <w:proofErr w:type="gramEnd"/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В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слово (термин), о котором идёт речь.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Широко практиковавшееся в прошлом мелкое ручное производство различных изделий, орудий труда, основанное на опыте, навыках (личном мастерстве) работника.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В</w:t>
        </w:r>
        <w:proofErr w:type="gramStart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</w:t>
        </w:r>
        <w:proofErr w:type="gramEnd"/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следующие события. Укажите ответ в виде последовательности цифр выбранных элементов.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появление государства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наступление ледникового периода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переход человека к земледелию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появление соседской (территориальной) общины</w:t>
        </w:r>
      </w:ins>
    </w:p>
    <w:p w:rsidR="009C6DA0" w:rsidRPr="009C6DA0" w:rsidRDefault="009C6DA0" w:rsidP="009C6DA0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9C6DA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B3.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Какие названия из </w:t>
        </w:r>
        <w:proofErr w:type="gramStart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относятся к финно-угорским племенам? Найдите в приведённом ниже списке два названия и запишите цифры, под которыми они указаны.</w:t>
        </w:r>
      </w:ins>
    </w:p>
    <w:p w:rsidR="009C6DA0" w:rsidRPr="009C6DA0" w:rsidRDefault="009C6DA0" w:rsidP="009C6DA0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весь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хазары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чудь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авары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сарматы</w:t>
        </w:r>
      </w:ins>
    </w:p>
    <w:p w:rsidR="009C6DA0" w:rsidRPr="009C6DA0" w:rsidRDefault="009C6DA0" w:rsidP="009C6DA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9C6DA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Древнейшие народы на территории России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6DA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A1-2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A2-1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A3-3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A4-4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A5-4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B1-племя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B2-4231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B3-35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C6DA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A1-3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A2-4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A3-3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A4-1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A5-2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B1-ремесло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B2-2341</w:t>
        </w:r>
        <w:r w:rsidRPr="009C6DA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B3-13</w:t>
        </w:r>
      </w:ins>
    </w:p>
    <w:p w:rsidR="005F598D" w:rsidRDefault="005F598D">
      <w:bookmarkStart w:id="76" w:name="_GoBack"/>
      <w:bookmarkEnd w:id="76"/>
    </w:p>
    <w:sectPr w:rsidR="005F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DC"/>
    <w:rsid w:val="00562FDC"/>
    <w:rsid w:val="005F598D"/>
    <w:rsid w:val="009C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6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6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6D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6DA0"/>
  </w:style>
  <w:style w:type="paragraph" w:styleId="a3">
    <w:name w:val="Normal (Web)"/>
    <w:basedOn w:val="a"/>
    <w:uiPriority w:val="99"/>
    <w:semiHidden/>
    <w:unhideWhenUsed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DA0"/>
    <w:rPr>
      <w:b/>
      <w:bCs/>
    </w:rPr>
  </w:style>
  <w:style w:type="paragraph" w:customStyle="1" w:styleId="sertxt">
    <w:name w:val="sertxt"/>
    <w:basedOn w:val="a"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6D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C6D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6D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6D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6DA0"/>
  </w:style>
  <w:style w:type="paragraph" w:styleId="a3">
    <w:name w:val="Normal (Web)"/>
    <w:basedOn w:val="a"/>
    <w:uiPriority w:val="99"/>
    <w:semiHidden/>
    <w:unhideWhenUsed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6DA0"/>
    <w:rPr>
      <w:b/>
      <w:bCs/>
    </w:rPr>
  </w:style>
  <w:style w:type="paragraph" w:customStyle="1" w:styleId="sertxt">
    <w:name w:val="sertxt"/>
    <w:basedOn w:val="a"/>
    <w:rsid w:val="009C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6128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2019-02-27T05:50:00Z</dcterms:created>
  <dcterms:modified xsi:type="dcterms:W3CDTF">2019-02-27T05:51:00Z</dcterms:modified>
</cp:coreProperties>
</file>